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FEBB834"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0C46DE">
        <w:rPr>
          <w:rFonts w:ascii="GHEA Grapalat" w:hAnsi="GHEA Grapalat"/>
          <w:i w:val="0"/>
          <w:color w:val="000000" w:themeColor="text1"/>
          <w:sz w:val="22"/>
          <w:szCs w:val="22"/>
          <w:lang w:val="hy-AM"/>
        </w:rPr>
        <w:t>24</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EB7822">
        <w:rPr>
          <w:rFonts w:ascii="GHEA Grapalat" w:hAnsi="GHEA Grapalat"/>
          <w:i w:val="0"/>
          <w:color w:val="000000" w:themeColor="text1"/>
          <w:sz w:val="22"/>
          <w:szCs w:val="22"/>
        </w:rPr>
        <w:t>но</w:t>
      </w:r>
      <w:r w:rsidR="00D723C8">
        <w:rPr>
          <w:rFonts w:ascii="GHEA Grapalat" w:hAnsi="GHEA Grapalat"/>
          <w:i w:val="0"/>
          <w:color w:val="000000" w:themeColor="text1"/>
          <w:sz w:val="22"/>
          <w:szCs w:val="22"/>
        </w:rPr>
        <w:t>ября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09F6FA12"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8E2CB4">
        <w:rPr>
          <w:rFonts w:ascii="GHEA Grapalat" w:hAnsi="GHEA Grapalat"/>
          <w:b/>
          <w:iCs/>
          <w:lang w:val="hy-AM"/>
        </w:rPr>
        <w:t>ԵՔ-ԳՀԾՁԲ-26/9</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7508DAB7"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8E2CB4">
        <w:rPr>
          <w:b/>
        </w:rPr>
        <w:t>Услуги по обслуживанию системы управления посещаемости сотрудников для нужд административного района Ачапняк</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C9826FF"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0C46DE">
        <w:rPr>
          <w:rFonts w:ascii="GHEA Grapalat" w:hAnsi="GHEA Grapalat"/>
          <w:b/>
          <w:i w:val="0"/>
          <w:color w:val="FF0000"/>
          <w:sz w:val="22"/>
          <w:szCs w:val="22"/>
        </w:rPr>
        <w:t>11:00</w:t>
      </w:r>
      <w:r w:rsidRPr="009461CA">
        <w:rPr>
          <w:rFonts w:ascii="GHEA Grapalat" w:hAnsi="GHEA Grapalat"/>
          <w:b/>
          <w:i w:val="0"/>
          <w:color w:val="FF0000"/>
          <w:sz w:val="22"/>
          <w:szCs w:val="22"/>
        </w:rPr>
        <w:t xml:space="preserve">часов, </w:t>
      </w:r>
      <w:r w:rsidR="00C40D33">
        <w:rPr>
          <w:rFonts w:ascii="GHEA Grapalat" w:hAnsi="GHEA Grapalat"/>
          <w:b/>
          <w:i w:val="0"/>
          <w:color w:val="FF0000"/>
          <w:sz w:val="22"/>
          <w:szCs w:val="22"/>
        </w:rPr>
        <w:t>02</w:t>
      </w:r>
      <w:r w:rsidR="00D723C8" w:rsidRPr="00D723C8">
        <w:rPr>
          <w:rFonts w:ascii="GHEA Grapalat" w:hAnsi="GHEA Grapalat"/>
          <w:b/>
          <w:i w:val="0"/>
          <w:color w:val="FF0000"/>
          <w:sz w:val="22"/>
          <w:szCs w:val="22"/>
        </w:rPr>
        <w:t>.1</w:t>
      </w:r>
      <w:r w:rsidR="00C40D33">
        <w:rPr>
          <w:rFonts w:ascii="GHEA Grapalat" w:hAnsi="GHEA Grapalat"/>
          <w:b/>
          <w:i w:val="0"/>
          <w:color w:val="FF0000"/>
          <w:sz w:val="22"/>
          <w:szCs w:val="22"/>
        </w:rPr>
        <w:t>2.</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53225965"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0C46DE">
        <w:rPr>
          <w:rFonts w:ascii="GHEA Grapalat" w:hAnsi="GHEA Grapalat"/>
          <w:b/>
          <w:i w:val="0"/>
          <w:color w:val="FF0000"/>
          <w:sz w:val="22"/>
          <w:szCs w:val="22"/>
        </w:rPr>
        <w:t>11:00</w:t>
      </w:r>
      <w:r w:rsidR="00C40D33" w:rsidRPr="009461CA">
        <w:rPr>
          <w:rFonts w:ascii="GHEA Grapalat" w:hAnsi="GHEA Grapalat"/>
          <w:b/>
          <w:i w:val="0"/>
          <w:color w:val="FF0000"/>
          <w:sz w:val="22"/>
          <w:szCs w:val="22"/>
        </w:rPr>
        <w:t xml:space="preserve">часов, </w:t>
      </w:r>
      <w:r w:rsidR="00C40D33">
        <w:rPr>
          <w:rFonts w:ascii="GHEA Grapalat" w:hAnsi="GHEA Grapalat"/>
          <w:b/>
          <w:i w:val="0"/>
          <w:color w:val="FF0000"/>
          <w:sz w:val="22"/>
          <w:szCs w:val="22"/>
        </w:rPr>
        <w:t>02</w:t>
      </w:r>
      <w:r w:rsidR="00C40D33" w:rsidRPr="00D723C8">
        <w:rPr>
          <w:rFonts w:ascii="GHEA Grapalat" w:hAnsi="GHEA Grapalat"/>
          <w:b/>
          <w:i w:val="0"/>
          <w:color w:val="FF0000"/>
          <w:sz w:val="22"/>
          <w:szCs w:val="22"/>
        </w:rPr>
        <w:t>.1</w:t>
      </w:r>
      <w:r w:rsidR="00C40D33">
        <w:rPr>
          <w:rFonts w:ascii="GHEA Grapalat" w:hAnsi="GHEA Grapalat"/>
          <w:b/>
          <w:i w:val="0"/>
          <w:color w:val="FF0000"/>
          <w:sz w:val="22"/>
          <w:szCs w:val="22"/>
        </w:rPr>
        <w:t>2.2025</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36760839"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AB0BFB">
        <w:rPr>
          <w:rFonts w:ascii="GHEA Grapalat" w:hAnsi="GHEA Grapalat"/>
          <w:b/>
          <w:color w:val="000000" w:themeColor="text1"/>
          <w:sz w:val="20"/>
          <w:szCs w:val="20"/>
        </w:rPr>
        <w:t xml:space="preserve">  </w:t>
      </w:r>
      <w:r w:rsidR="00AB0BFB" w:rsidRPr="00AB0BFB">
        <w:rPr>
          <w:rFonts w:ascii="GHEA Grapalat" w:hAnsi="GHEA Grapalat"/>
          <w:b/>
          <w:color w:val="000000" w:themeColor="text1"/>
          <w:sz w:val="20"/>
          <w:szCs w:val="20"/>
        </w:rPr>
        <w:t xml:space="preserve">   </w:t>
      </w:r>
      <w:r w:rsidR="008E2CB4" w:rsidRPr="008E2CB4">
        <w:rPr>
          <w:rFonts w:ascii="GHEA Grapalat" w:hAnsi="GHEA Grapalat"/>
          <w:b/>
          <w:color w:val="000000" w:themeColor="text1"/>
          <w:sz w:val="20"/>
          <w:szCs w:val="20"/>
        </w:rPr>
        <w:t>по обслуживанию системы управления посещаемост</w:t>
      </w:r>
      <w:r w:rsidR="008E2CB4">
        <w:rPr>
          <w:rFonts w:ascii="GHEA Grapalat" w:hAnsi="GHEA Grapalat"/>
          <w:b/>
          <w:color w:val="000000" w:themeColor="text1"/>
          <w:sz w:val="20"/>
          <w:szCs w:val="20"/>
        </w:rPr>
        <w:t>и</w:t>
      </w:r>
      <w:r w:rsidR="008E2CB4" w:rsidRPr="008E2CB4">
        <w:rPr>
          <w:rFonts w:ascii="GHEA Grapalat" w:hAnsi="GHEA Grapalat"/>
          <w:b/>
          <w:color w:val="000000" w:themeColor="text1"/>
          <w:sz w:val="20"/>
          <w:szCs w:val="20"/>
        </w:rPr>
        <w:t xml:space="preserve"> сотрудников для нужд административного района Ачапняк</w:t>
      </w:r>
      <w:r w:rsidR="00AB0BFB" w:rsidRPr="00AB0BFB">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A716694"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AB0BFB" w:rsidRPr="00B453F7">
        <w:rPr>
          <w:b/>
          <w:lang w:val="hy-AM"/>
        </w:rPr>
        <w:t xml:space="preserve">  </w:t>
      </w:r>
      <w:r w:rsidR="00AB0BFB" w:rsidRPr="00B453F7">
        <w:rPr>
          <w:b/>
        </w:rPr>
        <w:t xml:space="preserve"> </w:t>
      </w:r>
      <w:r w:rsidR="008E2CB4" w:rsidRPr="00AB0BFB">
        <w:rPr>
          <w:rFonts w:ascii="GHEA Grapalat" w:hAnsi="GHEA Grapalat"/>
          <w:b/>
          <w:color w:val="000000" w:themeColor="text1"/>
          <w:sz w:val="20"/>
          <w:szCs w:val="20"/>
        </w:rPr>
        <w:t xml:space="preserve">   </w:t>
      </w:r>
      <w:r w:rsidR="008E2CB4" w:rsidRPr="008E2CB4">
        <w:rPr>
          <w:rFonts w:ascii="GHEA Grapalat" w:hAnsi="GHEA Grapalat"/>
          <w:b/>
          <w:color w:val="000000" w:themeColor="text1"/>
          <w:sz w:val="20"/>
          <w:szCs w:val="20"/>
        </w:rPr>
        <w:t>по обслуживанию системы управления посещаемост</w:t>
      </w:r>
      <w:r w:rsidR="008E2CB4">
        <w:rPr>
          <w:rFonts w:ascii="GHEA Grapalat" w:hAnsi="GHEA Grapalat"/>
          <w:b/>
          <w:color w:val="000000" w:themeColor="text1"/>
          <w:sz w:val="20"/>
          <w:szCs w:val="20"/>
        </w:rPr>
        <w:t>и</w:t>
      </w:r>
      <w:r w:rsidR="008E2CB4" w:rsidRPr="008E2CB4">
        <w:rPr>
          <w:rFonts w:ascii="GHEA Grapalat" w:hAnsi="GHEA Grapalat"/>
          <w:b/>
          <w:color w:val="000000" w:themeColor="text1"/>
          <w:sz w:val="20"/>
          <w:szCs w:val="20"/>
        </w:rPr>
        <w:t xml:space="preserve"> сотрудников для нужд административного района Ачапняк</w:t>
      </w:r>
      <w:r w:rsidR="008E2CB4"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7B202C1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8E2CB4">
        <w:rPr>
          <w:rFonts w:ascii="GHEA Grapalat" w:hAnsi="GHEA Grapalat"/>
          <w:b/>
          <w:iCs/>
          <w:lang w:val="hy-AM"/>
        </w:rPr>
        <w:t>ԵՔ-ԳՀԾՁԲ-26/9</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5FF3822B"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8E2CB4" w:rsidRPr="00CE724E">
        <w:rPr>
          <w:rFonts w:ascii="GHEA Grapalat" w:hAnsi="GHEA Grapalat"/>
          <w:b/>
          <w:color w:val="000000" w:themeColor="text1"/>
          <w:sz w:val="20"/>
          <w:szCs w:val="20"/>
        </w:rPr>
        <w:t>УСЛУГ</w:t>
      </w:r>
      <w:r w:rsidR="008E2CB4" w:rsidRPr="00AB0BFB">
        <w:rPr>
          <w:rFonts w:ascii="GHEA Grapalat" w:hAnsi="GHEA Grapalat"/>
          <w:b/>
          <w:color w:val="000000" w:themeColor="text1"/>
          <w:sz w:val="20"/>
          <w:szCs w:val="20"/>
        </w:rPr>
        <w:t xml:space="preserve">     </w:t>
      </w:r>
      <w:r w:rsidR="008E2CB4" w:rsidRPr="008E2CB4">
        <w:rPr>
          <w:rFonts w:ascii="GHEA Grapalat" w:hAnsi="GHEA Grapalat"/>
          <w:b/>
          <w:color w:val="000000" w:themeColor="text1"/>
          <w:sz w:val="20"/>
          <w:szCs w:val="20"/>
        </w:rPr>
        <w:t>по обслуживанию системы управления посещаемост</w:t>
      </w:r>
      <w:r w:rsidR="008E2CB4">
        <w:rPr>
          <w:rFonts w:ascii="GHEA Grapalat" w:hAnsi="GHEA Grapalat"/>
          <w:b/>
          <w:color w:val="000000" w:themeColor="text1"/>
          <w:sz w:val="20"/>
          <w:szCs w:val="20"/>
        </w:rPr>
        <w:t>и</w:t>
      </w:r>
      <w:r w:rsidR="008E2CB4" w:rsidRPr="008E2CB4">
        <w:rPr>
          <w:rFonts w:ascii="GHEA Grapalat" w:hAnsi="GHEA Grapalat"/>
          <w:b/>
          <w:color w:val="000000" w:themeColor="text1"/>
          <w:sz w:val="20"/>
          <w:szCs w:val="20"/>
        </w:rPr>
        <w:t xml:space="preserve"> сотрудников для нужд административного района Ачапняк</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0B0B1F71" w:rsidR="00B453F7" w:rsidRPr="00B453F7" w:rsidRDefault="008E2CB4"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200000</w:t>
            </w:r>
          </w:p>
        </w:tc>
        <w:tc>
          <w:tcPr>
            <w:tcW w:w="4112" w:type="dxa"/>
          </w:tcPr>
          <w:p w14:paraId="27C21596" w14:textId="4C4AD305" w:rsidR="00B453F7" w:rsidRPr="00C12854" w:rsidRDefault="008E2CB4"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CE724E">
              <w:rPr>
                <w:rFonts w:ascii="GHEA Grapalat" w:hAnsi="GHEA Grapalat"/>
                <w:b/>
                <w:color w:val="000000" w:themeColor="text1"/>
              </w:rPr>
              <w:t>УСЛУГ</w:t>
            </w:r>
            <w:r>
              <w:rPr>
                <w:rFonts w:ascii="GHEA Grapalat" w:hAnsi="GHEA Grapalat"/>
                <w:b/>
                <w:color w:val="000000" w:themeColor="text1"/>
              </w:rPr>
              <w:t>И</w:t>
            </w:r>
            <w:r w:rsidRPr="00AB0BFB">
              <w:rPr>
                <w:rFonts w:ascii="GHEA Grapalat" w:hAnsi="GHEA Grapalat"/>
                <w:b/>
                <w:color w:val="000000" w:themeColor="text1"/>
              </w:rPr>
              <w:t xml:space="preserve">     </w:t>
            </w:r>
            <w:r w:rsidRPr="008E2CB4">
              <w:rPr>
                <w:rFonts w:ascii="GHEA Grapalat" w:hAnsi="GHEA Grapalat"/>
                <w:b/>
                <w:color w:val="000000" w:themeColor="text1"/>
              </w:rPr>
              <w:t>по обслуживанию системы управления посещаемост</w:t>
            </w:r>
            <w:r>
              <w:rPr>
                <w:rFonts w:ascii="GHEA Grapalat" w:hAnsi="GHEA Grapalat"/>
                <w:b/>
                <w:color w:val="000000" w:themeColor="text1"/>
              </w:rPr>
              <w:t>и</w:t>
            </w:r>
            <w:r w:rsidRPr="008E2CB4">
              <w:rPr>
                <w:rFonts w:ascii="GHEA Grapalat" w:hAnsi="GHEA Grapalat"/>
                <w:b/>
                <w:color w:val="000000" w:themeColor="text1"/>
              </w:rPr>
              <w:t xml:space="preserve"> сотрудников для нужд административного района Ачапняк</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lastRenderedPageBreak/>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B741F9">
        <w:rPr>
          <w:rFonts w:ascii="GHEA Grapalat" w:hAnsi="GHEA Grapalat"/>
          <w:sz w:val="24"/>
          <w:szCs w:val="24"/>
        </w:rPr>
        <w:lastRenderedPageBreak/>
        <w:t xml:space="preserve">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 xml:space="preserve">по электронной почте </w:t>
      </w:r>
      <w:r w:rsidR="00F9791A" w:rsidRPr="00003FAD">
        <w:rPr>
          <w:rFonts w:ascii="GHEA Grapalat" w:hAnsi="GHEA Grapalat"/>
          <w:color w:val="000000" w:themeColor="text1"/>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1F7E52FB"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0C46DE">
        <w:rPr>
          <w:rFonts w:ascii="GHEA Grapalat" w:hAnsi="GHEA Grapalat"/>
          <w:b/>
          <w:color w:val="FF0000"/>
          <w:sz w:val="22"/>
          <w:szCs w:val="22"/>
        </w:rPr>
        <w:t>11:00</w:t>
      </w:r>
      <w:r w:rsidR="00C40D33" w:rsidRPr="009461CA">
        <w:rPr>
          <w:rFonts w:ascii="GHEA Grapalat" w:hAnsi="GHEA Grapalat"/>
          <w:b/>
          <w:color w:val="FF0000"/>
          <w:sz w:val="22"/>
          <w:szCs w:val="22"/>
        </w:rPr>
        <w:t xml:space="preserve">часов, </w:t>
      </w:r>
      <w:r w:rsidR="00C40D33">
        <w:rPr>
          <w:rFonts w:ascii="GHEA Grapalat" w:hAnsi="GHEA Grapalat"/>
          <w:b/>
          <w:i/>
          <w:color w:val="FF0000"/>
          <w:sz w:val="22"/>
          <w:szCs w:val="22"/>
        </w:rPr>
        <w:t>02</w:t>
      </w:r>
      <w:r w:rsidR="00C40D33" w:rsidRPr="00D723C8">
        <w:rPr>
          <w:rFonts w:ascii="GHEA Grapalat" w:hAnsi="GHEA Grapalat"/>
          <w:b/>
          <w:color w:val="FF0000"/>
          <w:sz w:val="22"/>
          <w:szCs w:val="22"/>
        </w:rPr>
        <w:t>.1</w:t>
      </w:r>
      <w:r w:rsidR="00C40D33">
        <w:rPr>
          <w:rFonts w:ascii="GHEA Grapalat" w:hAnsi="GHEA Grapalat"/>
          <w:b/>
          <w:i/>
          <w:color w:val="FF0000"/>
          <w:sz w:val="22"/>
          <w:szCs w:val="22"/>
        </w:rPr>
        <w:t>2.</w:t>
      </w:r>
      <w:r w:rsidR="00C40D33">
        <w:rPr>
          <w:rFonts w:ascii="GHEA Grapalat" w:hAnsi="GHEA Grapalat"/>
          <w:b/>
          <w:color w:val="FF0000"/>
          <w:sz w:val="22"/>
          <w:szCs w:val="22"/>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003FAD">
        <w:rPr>
          <w:rFonts w:ascii="GHEA Grapalat" w:hAnsi="GHEA Grapalat"/>
          <w:color w:val="000000" w:themeColor="text1"/>
        </w:rPr>
        <w:lastRenderedPageBreak/>
        <w:t xml:space="preserve">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003FAD">
        <w:rPr>
          <w:rFonts w:ascii="GHEA Grapalat" w:hAnsi="GHEA Grapalat"/>
          <w:color w:val="000000" w:themeColor="text1"/>
          <w:sz w:val="24"/>
          <w:szCs w:val="24"/>
        </w:rPr>
        <w:lastRenderedPageBreak/>
        <w:t>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003FAD">
        <w:rPr>
          <w:rFonts w:ascii="GHEA Grapalat" w:hAnsi="GHEA Grapalat"/>
          <w:i w:val="0"/>
          <w:color w:val="000000" w:themeColor="text1"/>
          <w:sz w:val="24"/>
          <w:szCs w:val="24"/>
        </w:rPr>
        <w:lastRenderedPageBreak/>
        <w:t>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1C017A4"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0C46DE">
        <w:rPr>
          <w:rFonts w:ascii="GHEA Grapalat" w:hAnsi="GHEA Grapalat"/>
          <w:b/>
          <w:color w:val="FF0000"/>
          <w:sz w:val="22"/>
          <w:szCs w:val="22"/>
        </w:rPr>
        <w:t>11:00</w:t>
      </w:r>
      <w:r w:rsidR="00C40D33" w:rsidRPr="009461CA">
        <w:rPr>
          <w:rFonts w:ascii="GHEA Grapalat" w:hAnsi="GHEA Grapalat"/>
          <w:b/>
          <w:color w:val="FF0000"/>
          <w:sz w:val="22"/>
          <w:szCs w:val="22"/>
        </w:rPr>
        <w:t xml:space="preserve">часов, </w:t>
      </w:r>
      <w:r w:rsidR="00C40D33">
        <w:rPr>
          <w:rFonts w:ascii="GHEA Grapalat" w:hAnsi="GHEA Grapalat"/>
          <w:b/>
          <w:i/>
          <w:color w:val="FF0000"/>
          <w:sz w:val="22"/>
          <w:szCs w:val="22"/>
        </w:rPr>
        <w:t>02</w:t>
      </w:r>
      <w:r w:rsidR="00C40D33" w:rsidRPr="00D723C8">
        <w:rPr>
          <w:rFonts w:ascii="GHEA Grapalat" w:hAnsi="GHEA Grapalat"/>
          <w:b/>
          <w:color w:val="FF0000"/>
          <w:sz w:val="22"/>
          <w:szCs w:val="22"/>
        </w:rPr>
        <w:t>.1</w:t>
      </w:r>
      <w:r w:rsidR="00C40D33">
        <w:rPr>
          <w:rFonts w:ascii="GHEA Grapalat" w:hAnsi="GHEA Grapalat"/>
          <w:b/>
          <w:i/>
          <w:color w:val="FF0000"/>
          <w:sz w:val="22"/>
          <w:szCs w:val="22"/>
        </w:rPr>
        <w:t>2.</w:t>
      </w:r>
      <w:r w:rsidR="00C40D33">
        <w:rPr>
          <w:rFonts w:ascii="GHEA Grapalat" w:hAnsi="GHEA Grapalat"/>
          <w:b/>
          <w:color w:val="FF0000"/>
          <w:sz w:val="22"/>
          <w:szCs w:val="22"/>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xml:space="preserve">, председатель комиссии автоматическим способом создает протокол об оценке заявок, который утверждается в системе членами комиссии </w:t>
      </w:r>
      <w:r w:rsidRPr="00003FAD">
        <w:rPr>
          <w:rFonts w:ascii="GHEA Grapalat" w:hAnsi="GHEA Grapalat"/>
          <w:color w:val="000000" w:themeColor="text1"/>
          <w:sz w:val="24"/>
          <w:szCs w:val="24"/>
        </w:rPr>
        <w:lastRenderedPageBreak/>
        <w:t>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003FAD">
        <w:rPr>
          <w:rFonts w:ascii="GHEA Grapalat" w:hAnsi="GHEA Grapalat"/>
          <w:color w:val="000000" w:themeColor="text1"/>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 xml:space="preserve">Член или секретарь комиссии не может участвовать в работе </w:t>
      </w:r>
      <w:r w:rsidRPr="00B741F9">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B741F9">
        <w:rPr>
          <w:rFonts w:ascii="GHEA Grapalat" w:hAnsi="GHEA Grapalat"/>
        </w:rPr>
        <w:lastRenderedPageBreak/>
        <w:t>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Pr="00B741F9">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B741F9">
        <w:rPr>
          <w:rFonts w:ascii="GHEA Grapalat" w:hAnsi="GHEA Grapalat"/>
          <w:sz w:val="24"/>
          <w:szCs w:val="24"/>
        </w:rPr>
        <w:lastRenderedPageBreak/>
        <w:t>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w:t>
      </w:r>
      <w:r w:rsidRPr="00003FAD">
        <w:rPr>
          <w:rFonts w:ascii="GHEA Grapalat" w:hAnsi="GHEA Grapalat"/>
          <w:color w:val="000000" w:themeColor="text1"/>
        </w:rPr>
        <w:lastRenderedPageBreak/>
        <w:t xml:space="preserve">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w:t>
      </w:r>
      <w:r w:rsidR="00D54A1C" w:rsidRPr="00003FAD">
        <w:rPr>
          <w:rFonts w:ascii="GHEA Grapalat" w:hAnsi="GHEA Grapalat" w:cs="Sylfaen"/>
          <w:color w:val="000000" w:themeColor="text1"/>
        </w:rPr>
        <w:lastRenderedPageBreak/>
        <w:t xml:space="preserve">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lastRenderedPageBreak/>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7BC9CB21"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8E2CB4">
        <w:rPr>
          <w:rFonts w:ascii="GHEA Grapalat" w:hAnsi="GHEA Grapalat"/>
          <w:b/>
          <w:color w:val="000000" w:themeColor="text1"/>
          <w:sz w:val="22"/>
          <w:szCs w:val="22"/>
          <w:lang w:val="hy-AM"/>
        </w:rPr>
        <w:t>ԵՔ-ԳՀԾՁԲ-26/9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85C3E96"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8E2CB4">
        <w:rPr>
          <w:rFonts w:ascii="GHEA Grapalat" w:hAnsi="GHEA Grapalat"/>
          <w:b/>
          <w:color w:val="000000" w:themeColor="text1"/>
          <w:sz w:val="22"/>
          <w:szCs w:val="22"/>
          <w:lang w:val="hy-AM"/>
        </w:rPr>
        <w:t>ԵՔ-ԳՀԾՁԲ-26/9</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4EFBFEA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559AE804"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1A149C7F"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56AEE4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0E7A4D6A"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4DA6DBBA" w:rsidR="00C64EE1" w:rsidRPr="009A3A1B" w:rsidRDefault="008E2CB4" w:rsidP="00C64EE1">
            <w:pPr>
              <w:widowControl w:val="0"/>
              <w:rPr>
                <w:rFonts w:ascii="GHEA Grapalat" w:hAnsi="GHEA Grapalat"/>
                <w:color w:val="000000" w:themeColor="text1"/>
                <w:sz w:val="16"/>
                <w:szCs w:val="16"/>
              </w:rPr>
            </w:pPr>
            <w:r w:rsidRPr="00CE724E">
              <w:rPr>
                <w:rFonts w:ascii="GHEA Grapalat" w:hAnsi="GHEA Grapalat"/>
                <w:b/>
                <w:color w:val="000000" w:themeColor="text1"/>
                <w:sz w:val="20"/>
                <w:szCs w:val="20"/>
              </w:rPr>
              <w:t>УСЛУГ</w:t>
            </w:r>
            <w:r w:rsidRPr="00AB0BFB">
              <w:rPr>
                <w:rFonts w:ascii="GHEA Grapalat" w:hAnsi="GHEA Grapalat"/>
                <w:b/>
                <w:color w:val="000000" w:themeColor="text1"/>
                <w:sz w:val="20"/>
                <w:szCs w:val="20"/>
              </w:rPr>
              <w:t xml:space="preserve">     </w:t>
            </w:r>
            <w:r w:rsidRPr="008E2CB4">
              <w:rPr>
                <w:rFonts w:ascii="GHEA Grapalat" w:hAnsi="GHEA Grapalat"/>
                <w:b/>
                <w:color w:val="000000" w:themeColor="text1"/>
                <w:sz w:val="20"/>
                <w:szCs w:val="20"/>
              </w:rPr>
              <w:t>по обслуживанию системы управления посещаемост</w:t>
            </w:r>
            <w:r>
              <w:rPr>
                <w:rFonts w:ascii="GHEA Grapalat" w:hAnsi="GHEA Grapalat"/>
                <w:b/>
                <w:color w:val="000000" w:themeColor="text1"/>
                <w:sz w:val="20"/>
                <w:szCs w:val="20"/>
              </w:rPr>
              <w:t>и</w:t>
            </w:r>
            <w:r w:rsidRPr="008E2CB4">
              <w:rPr>
                <w:rFonts w:ascii="GHEA Grapalat" w:hAnsi="GHEA Grapalat"/>
                <w:b/>
                <w:color w:val="000000" w:themeColor="text1"/>
                <w:sz w:val="20"/>
                <w:szCs w:val="20"/>
              </w:rPr>
              <w:t xml:space="preserve"> сотрудников для нужд административного района Ачапняк</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4CF71DB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0D01986"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lastRenderedPageBreak/>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AA204A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2B4F3F1"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8E2CB4">
        <w:rPr>
          <w:rFonts w:ascii="GHEA Grapalat" w:hAnsi="GHEA Grapalat"/>
          <w:b/>
          <w:color w:val="000000" w:themeColor="text1"/>
          <w:sz w:val="22"/>
          <w:szCs w:val="22"/>
          <w:lang w:val="hy-AM"/>
        </w:rPr>
        <w:t>ԵՔ-ԳՀԾՁԲ-26/9</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9C09DA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638728B7"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8E2CB4">
        <w:rPr>
          <w:rFonts w:ascii="GHEA Grapalat" w:hAnsi="GHEA Grapalat"/>
          <w:b/>
          <w:color w:val="000000" w:themeColor="text1"/>
          <w:sz w:val="22"/>
          <w:szCs w:val="22"/>
          <w:lang w:val="hy-AM"/>
        </w:rPr>
        <w:t>ԵՔ-ԳՀԾՁԲ-26/9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F06EA2B"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8E2CB4" w:rsidRPr="00AB0BFB">
        <w:rPr>
          <w:rFonts w:ascii="GHEA Grapalat" w:hAnsi="GHEA Grapalat"/>
          <w:b/>
          <w:color w:val="000000" w:themeColor="text1"/>
          <w:sz w:val="20"/>
          <w:szCs w:val="20"/>
        </w:rPr>
        <w:t xml:space="preserve">    </w:t>
      </w:r>
      <w:r w:rsidR="008E2CB4" w:rsidRPr="008E2CB4">
        <w:rPr>
          <w:rFonts w:ascii="GHEA Grapalat" w:hAnsi="GHEA Grapalat"/>
          <w:b/>
          <w:color w:val="000000" w:themeColor="text1"/>
          <w:sz w:val="20"/>
          <w:szCs w:val="20"/>
        </w:rPr>
        <w:t>по обслуживанию системы управления посещаемост</w:t>
      </w:r>
      <w:r w:rsidR="008E2CB4">
        <w:rPr>
          <w:rFonts w:ascii="GHEA Grapalat" w:hAnsi="GHEA Grapalat"/>
          <w:b/>
          <w:color w:val="000000" w:themeColor="text1"/>
          <w:sz w:val="20"/>
          <w:szCs w:val="20"/>
        </w:rPr>
        <w:t>и</w:t>
      </w:r>
      <w:r w:rsidR="008E2CB4" w:rsidRPr="008E2CB4">
        <w:rPr>
          <w:rFonts w:ascii="GHEA Grapalat" w:hAnsi="GHEA Grapalat"/>
          <w:b/>
          <w:color w:val="000000" w:themeColor="text1"/>
          <w:sz w:val="20"/>
          <w:szCs w:val="20"/>
        </w:rPr>
        <w:t xml:space="preserve"> сотрудников для нужд административного района Ачапняк</w:t>
      </w:r>
      <w:r w:rsidR="008E2CB4"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D6C24B9" w14:textId="3B22E44B"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9E0AB91"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Если предоставлена услуга, не соответствующая Технической характеристике-графику закупки, указанной в Приложении № 1</w:t>
      </w:r>
      <w:r w:rsidR="008E2CB4">
        <w:rPr>
          <w:rFonts w:ascii="GHEA Grapalat" w:hAnsi="GHEA Grapalat"/>
          <w:color w:val="000000" w:themeColor="text1"/>
        </w:rPr>
        <w:t xml:space="preserve"> </w:t>
      </w:r>
      <w:r w:rsidRPr="00003FAD">
        <w:rPr>
          <w:rFonts w:ascii="GHEA Grapalat" w:hAnsi="GHEA Grapalat"/>
          <w:color w:val="000000" w:themeColor="text1"/>
        </w:rPr>
        <w:t xml:space="preserve">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55816F10"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532CFA14"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предоставление услуги по условиям, установленным Приложением № 1 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lastRenderedPageBreak/>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w:t>
      </w:r>
      <w:r w:rsidRPr="000619E7">
        <w:rPr>
          <w:rFonts w:ascii="GHEA Grapalat" w:hAnsi="GHEA Grapalat"/>
          <w:bCs/>
        </w:rPr>
        <w:lastRenderedPageBreak/>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2BB3FA63" w14:textId="77777777" w:rsidR="00907757" w:rsidRDefault="00907757" w:rsidP="003B2F27">
      <w:pPr>
        <w:widowControl w:val="0"/>
        <w:spacing w:after="160" w:line="360" w:lineRule="auto"/>
        <w:jc w:val="right"/>
        <w:rPr>
          <w:rFonts w:ascii="GHEA Grapalat" w:hAnsi="GHEA Grapalat"/>
          <w:i/>
          <w:color w:val="000000" w:themeColor="text1"/>
        </w:rPr>
        <w:sectPr w:rsidR="00907757" w:rsidSect="00907757">
          <w:footerReference w:type="default" r:id="rId9"/>
          <w:footnotePr>
            <w:pos w:val="beneathText"/>
          </w:footnotePr>
          <w:pgSz w:w="11907" w:h="16840" w:code="9"/>
          <w:pgMar w:top="432" w:right="1411" w:bottom="850" w:left="1411" w:header="562" w:footer="562" w:gutter="0"/>
          <w:cols w:space="720"/>
          <w:titlePg/>
          <w:docGrid w:linePitch="326"/>
        </w:sectPr>
      </w:pP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3937EC4A"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4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5877"/>
        <w:gridCol w:w="1078"/>
        <w:gridCol w:w="1052"/>
        <w:gridCol w:w="762"/>
        <w:gridCol w:w="1760"/>
        <w:gridCol w:w="1408"/>
      </w:tblGrid>
      <w:tr w:rsidR="00003FAD" w:rsidRPr="00003FAD" w14:paraId="2A212F9A" w14:textId="77777777" w:rsidTr="008E2CB4">
        <w:trPr>
          <w:trHeight w:val="422"/>
          <w:jc w:val="center"/>
        </w:trPr>
        <w:tc>
          <w:tcPr>
            <w:tcW w:w="14128"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E2CB4">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промежуточный </w:t>
            </w:r>
            <w:r w:rsidRPr="00003FAD">
              <w:rPr>
                <w:rFonts w:ascii="GHEA Grapalat" w:hAnsi="GHEA Grapalat"/>
                <w:color w:val="000000" w:themeColor="text1"/>
                <w:sz w:val="18"/>
                <w:szCs w:val="18"/>
              </w:rPr>
              <w:lastRenderedPageBreak/>
              <w:t>код, предусмотренный планом закупок по классификации ЕЗК (CPV)</w:t>
            </w:r>
          </w:p>
        </w:tc>
        <w:tc>
          <w:tcPr>
            <w:tcW w:w="5877"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единица </w:t>
            </w:r>
            <w:r w:rsidRPr="00003FAD">
              <w:rPr>
                <w:rFonts w:ascii="GHEA Grapalat" w:hAnsi="GHEA Grapalat"/>
                <w:color w:val="000000" w:themeColor="text1"/>
                <w:sz w:val="18"/>
                <w:szCs w:val="18"/>
              </w:rPr>
              <w:lastRenderedPageBreak/>
              <w:t>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общая </w:t>
            </w:r>
            <w:r w:rsidRPr="00003FAD">
              <w:rPr>
                <w:rFonts w:ascii="GHEA Grapalat" w:hAnsi="GHEA Grapalat"/>
                <w:color w:val="000000" w:themeColor="text1"/>
                <w:sz w:val="18"/>
                <w:szCs w:val="18"/>
              </w:rPr>
              <w:lastRenderedPageBreak/>
              <w:t>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общий </w:t>
            </w:r>
            <w:r w:rsidRPr="00003FAD">
              <w:rPr>
                <w:rFonts w:ascii="GHEA Grapalat" w:hAnsi="GHEA Grapalat"/>
                <w:color w:val="000000" w:themeColor="text1"/>
                <w:sz w:val="18"/>
                <w:szCs w:val="18"/>
              </w:rPr>
              <w:lastRenderedPageBreak/>
              <w:t>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предоставления</w:t>
            </w:r>
          </w:p>
        </w:tc>
      </w:tr>
      <w:tr w:rsidR="0014494F" w:rsidRPr="00003FAD" w14:paraId="150361BB" w14:textId="77777777" w:rsidTr="008E2CB4">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5877"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8E2CB4" w:rsidRPr="00003FAD" w14:paraId="1446E2C5" w14:textId="77777777" w:rsidTr="008E2CB4">
        <w:trPr>
          <w:trHeight w:val="277"/>
          <w:jc w:val="center"/>
        </w:trPr>
        <w:tc>
          <w:tcPr>
            <w:tcW w:w="508" w:type="dxa"/>
            <w:vAlign w:val="center"/>
          </w:tcPr>
          <w:p w14:paraId="3C9E8543" w14:textId="77777777" w:rsidR="008E2CB4" w:rsidRPr="00A83B50" w:rsidRDefault="008E2CB4" w:rsidP="008E2CB4">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8E2CB4" w:rsidRPr="00003FAD" w:rsidRDefault="008E2CB4" w:rsidP="008E2CB4">
            <w:pPr>
              <w:widowControl w:val="0"/>
              <w:spacing w:after="120"/>
              <w:jc w:val="center"/>
              <w:rPr>
                <w:rFonts w:ascii="GHEA Grapalat" w:hAnsi="GHEA Grapalat"/>
                <w:color w:val="000000" w:themeColor="text1"/>
                <w:sz w:val="20"/>
              </w:rPr>
            </w:pPr>
          </w:p>
        </w:tc>
        <w:tc>
          <w:tcPr>
            <w:tcW w:w="1683" w:type="dxa"/>
          </w:tcPr>
          <w:p w14:paraId="119C8740" w14:textId="77777777" w:rsidR="008E2CB4" w:rsidRDefault="008E2CB4" w:rsidP="008E2CB4">
            <w:pPr>
              <w:rPr>
                <w:rFonts w:ascii="Arial" w:hAnsi="Arial" w:cs="Arial"/>
                <w:color w:val="000000"/>
                <w:sz w:val="20"/>
                <w:szCs w:val="20"/>
              </w:rPr>
            </w:pPr>
            <w:r>
              <w:rPr>
                <w:rFonts w:ascii="Arial" w:hAnsi="Arial" w:cs="Arial"/>
                <w:color w:val="000000"/>
                <w:sz w:val="20"/>
                <w:szCs w:val="20"/>
              </w:rPr>
              <w:t>50721100/504</w:t>
            </w:r>
          </w:p>
          <w:p w14:paraId="3B85EE68" w14:textId="581E376F" w:rsidR="008E2CB4" w:rsidRPr="00C64EE1" w:rsidRDefault="008E2CB4" w:rsidP="008E2CB4">
            <w:pPr>
              <w:pStyle w:val="ListParagraph"/>
              <w:widowControl w:val="0"/>
              <w:spacing w:after="120"/>
              <w:rPr>
                <w:rFonts w:ascii="GHEA Grapalat" w:hAnsi="GHEA Grapalat"/>
                <w:color w:val="000000" w:themeColor="text1"/>
                <w:sz w:val="20"/>
              </w:rPr>
            </w:pPr>
          </w:p>
        </w:tc>
        <w:tc>
          <w:tcPr>
            <w:tcW w:w="5877" w:type="dxa"/>
          </w:tcPr>
          <w:p w14:paraId="4E9D9B97" w14:textId="77777777" w:rsidR="008E2CB4" w:rsidRPr="00EE21B9" w:rsidRDefault="008E2CB4" w:rsidP="008E2CB4">
            <w:pPr>
              <w:rPr>
                <w:rFonts w:ascii="GHEA Grapalat" w:hAnsi="GHEA Grapalat" w:cs="Arian AMU"/>
                <w:b/>
                <w:sz w:val="20"/>
                <w:szCs w:val="20"/>
                <w:lang w:val="hy-AM"/>
              </w:rPr>
            </w:pPr>
            <w:r w:rsidRPr="00EE21B9">
              <w:rPr>
                <w:rFonts w:ascii="GHEA Grapalat" w:hAnsi="GHEA Grapalat" w:cs="Arian AMU"/>
                <w:b/>
                <w:sz w:val="20"/>
                <w:szCs w:val="20"/>
                <w:lang w:val="hy-AM"/>
              </w:rPr>
              <w:t>Краткое описание сервиса системы управления посещаемост</w:t>
            </w:r>
            <w:r w:rsidRPr="00EE21B9">
              <w:rPr>
                <w:rFonts w:ascii="GHEA Grapalat" w:hAnsi="GHEA Grapalat" w:cs="Arian AMU"/>
                <w:b/>
                <w:sz w:val="20"/>
                <w:szCs w:val="20"/>
              </w:rPr>
              <w:t>и</w:t>
            </w:r>
            <w:r w:rsidRPr="00EE21B9">
              <w:rPr>
                <w:rFonts w:ascii="GHEA Grapalat" w:hAnsi="GHEA Grapalat" w:cs="Arian AMU"/>
                <w:b/>
                <w:sz w:val="20"/>
                <w:szCs w:val="20"/>
                <w:lang w:val="hy-AM"/>
              </w:rPr>
              <w:t xml:space="preserve"> сотрудников</w:t>
            </w:r>
          </w:p>
          <w:p w14:paraId="0F66CEB8"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Система управления посещаемост</w:t>
            </w:r>
            <w:r w:rsidRPr="00EE21B9">
              <w:rPr>
                <w:rFonts w:ascii="GHEA Grapalat" w:hAnsi="GHEA Grapalat" w:cs="Arian AMU"/>
                <w:sz w:val="16"/>
                <w:szCs w:val="16"/>
              </w:rPr>
              <w:t>и</w:t>
            </w:r>
            <w:r w:rsidRPr="00EE21B9">
              <w:rPr>
                <w:rFonts w:ascii="GHEA Grapalat" w:hAnsi="GHEA Grapalat" w:cs="Arian AMU"/>
                <w:sz w:val="16"/>
                <w:szCs w:val="16"/>
                <w:lang w:val="hy-AM"/>
              </w:rPr>
              <w:t xml:space="preserve"> сотрудников предназначена для мониторинга времени входа / выхода сотрудников и расчета часов сотрудников.</w:t>
            </w:r>
          </w:p>
          <w:p w14:paraId="76151AAB"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xml:space="preserve">Система расположена в районе </w:t>
            </w:r>
            <w:r w:rsidRPr="00EE21B9">
              <w:rPr>
                <w:rFonts w:ascii="GHEA Grapalat" w:hAnsi="GHEA Grapalat" w:cs="Arian AMU"/>
                <w:sz w:val="16"/>
                <w:szCs w:val="16"/>
              </w:rPr>
              <w:t>Ачапняк</w:t>
            </w:r>
            <w:r w:rsidRPr="00EE21B9">
              <w:rPr>
                <w:rFonts w:ascii="GHEA Grapalat" w:hAnsi="GHEA Grapalat" w:cs="Arian AMU"/>
                <w:sz w:val="16"/>
                <w:szCs w:val="16"/>
                <w:lang w:val="hy-AM"/>
              </w:rPr>
              <w:t xml:space="preserve"> и интегрирована с одним считывателем отпечатков пальцев и считывателем карт, что позволяет записывать время доступа и выхода.</w:t>
            </w:r>
          </w:p>
          <w:p w14:paraId="22AD0A4F"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lastRenderedPageBreak/>
              <w:t>Система имеет следующие возможности:</w:t>
            </w:r>
          </w:p>
          <w:p w14:paraId="637139A9"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1. имеет многоязычный интерфейс (включая армянский, русский, английский),</w:t>
            </w:r>
          </w:p>
          <w:p w14:paraId="09BDF4BF"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2. имеет централизованную базу данных;</w:t>
            </w:r>
          </w:p>
          <w:p w14:paraId="5762E986"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3. Позволяет каждому пользователю программы просматривать, добавлять, редактировать и удалять права доступа для каждого окна программы;</w:t>
            </w:r>
          </w:p>
          <w:p w14:paraId="08A5A4FB"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4. Позволяет не только просматривать, но и редактировать данные о посещаемости персонала при необходимости;</w:t>
            </w:r>
          </w:p>
          <w:p w14:paraId="55B6E8DB"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5. Автоматически рассчитывает количество часов, отработанных сотрудниками;</w:t>
            </w:r>
          </w:p>
          <w:p w14:paraId="650FF1D2"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6. Позволяет создавать более 1 графика (как в фиксированные часы, так и в смену) и назначать каждому сотруднику собственный график;</w:t>
            </w:r>
          </w:p>
          <w:p w14:paraId="2FBD0472"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7. Включает отчетность за любой период времени и для любого сотрудника, группируя их по мере необходимости в подразделения / группы.</w:t>
            </w:r>
          </w:p>
          <w:p w14:paraId="01604643"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Список отчетов включает, но не ограничивается следующими отчетами:</w:t>
            </w:r>
          </w:p>
          <w:p w14:paraId="65741855"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 задержках</w:t>
            </w:r>
          </w:p>
          <w:p w14:paraId="31D6643A"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Ранний отчет о выходе</w:t>
            </w:r>
          </w:p>
          <w:p w14:paraId="08CFC0D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об отсутствии</w:t>
            </w:r>
          </w:p>
          <w:p w14:paraId="2526B62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 пропущенных регистрациях</w:t>
            </w:r>
          </w:p>
          <w:p w14:paraId="5927B8A8"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 ранних входах / выходах</w:t>
            </w:r>
          </w:p>
          <w:p w14:paraId="63E3FCD7"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отработанных часов (подробный и / или сводный)</w:t>
            </w:r>
          </w:p>
          <w:p w14:paraId="3C67AEF4"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обо всех входах / выходах</w:t>
            </w:r>
          </w:p>
          <w:p w14:paraId="70AFA13A"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 сотрудник</w:t>
            </w:r>
            <w:r w:rsidRPr="00EE21B9">
              <w:rPr>
                <w:rFonts w:ascii="GHEA Grapalat" w:hAnsi="GHEA Grapalat" w:cs="Arian AMU"/>
                <w:sz w:val="16"/>
                <w:szCs w:val="16"/>
              </w:rPr>
              <w:t>ах, присутствующих в данный момент</w:t>
            </w:r>
            <w:r w:rsidRPr="00EE21B9">
              <w:rPr>
                <w:rFonts w:ascii="GHEA Grapalat" w:hAnsi="GHEA Grapalat" w:cs="Arian AMU"/>
                <w:sz w:val="16"/>
                <w:szCs w:val="16"/>
                <w:lang w:val="hy-AM"/>
              </w:rPr>
              <w:t xml:space="preserve"> на рабочем месте</w:t>
            </w:r>
          </w:p>
          <w:p w14:paraId="1CC91F11"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 Отчет о неправильных операциях</w:t>
            </w:r>
          </w:p>
          <w:p w14:paraId="6AB97F5A"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8. Позволяет печатать, сохранять сгенерированные отчеты на ваш компьютер (в форматах .PDF, .DOC и .XLS) и /</w:t>
            </w:r>
          </w:p>
          <w:p w14:paraId="69579807"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9. Включает архивирование и восстановление базы данных;</w:t>
            </w:r>
          </w:p>
          <w:p w14:paraId="607039C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10. Включает архивирование и восстановление карт / отпечатков пальцев, зарегистрированных на устройствах;</w:t>
            </w:r>
          </w:p>
          <w:p w14:paraId="4C6677F1" w14:textId="77777777" w:rsidR="008E2CB4" w:rsidRPr="00EE21B9" w:rsidRDefault="008E2CB4" w:rsidP="008E2CB4">
            <w:pPr>
              <w:rPr>
                <w:rFonts w:ascii="GHEA Grapalat" w:hAnsi="GHEA Grapalat" w:cs="Arian AMU"/>
                <w:sz w:val="16"/>
                <w:szCs w:val="16"/>
              </w:rPr>
            </w:pPr>
            <w:r w:rsidRPr="00EE21B9">
              <w:rPr>
                <w:rFonts w:ascii="GHEA Grapalat" w:hAnsi="GHEA Grapalat" w:cs="Arian AMU"/>
                <w:sz w:val="16"/>
                <w:szCs w:val="16"/>
                <w:lang w:val="hy-AM"/>
              </w:rPr>
              <w:t>11. При работе с несколькими устройствами позволяет копировать или перемещать данные с одного устройства на другое;</w:t>
            </w:r>
          </w:p>
          <w:p w14:paraId="121425C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Служба управления посещаемост</w:t>
            </w:r>
            <w:r w:rsidRPr="00EE21B9">
              <w:rPr>
                <w:rFonts w:ascii="GHEA Grapalat" w:hAnsi="GHEA Grapalat" w:cs="Arian AMU"/>
                <w:sz w:val="16"/>
                <w:szCs w:val="16"/>
              </w:rPr>
              <w:t>и</w:t>
            </w:r>
            <w:r w:rsidRPr="00EE21B9">
              <w:rPr>
                <w:rFonts w:ascii="GHEA Grapalat" w:hAnsi="GHEA Grapalat" w:cs="Arian AMU"/>
                <w:sz w:val="16"/>
                <w:szCs w:val="16"/>
                <w:lang w:val="hy-AM"/>
              </w:rPr>
              <w:t xml:space="preserve"> сотрудников должна включать следующие услуги:</w:t>
            </w:r>
          </w:p>
          <w:p w14:paraId="29FB0DBA"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1. Консультация по использованию системы (консультация должна быть по телефону и онлайн-инструментам)</w:t>
            </w:r>
          </w:p>
          <w:p w14:paraId="1F4A73C3"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2. Изучение и устранение неисправностей программного обеспечения, связанного с системой</w:t>
            </w:r>
          </w:p>
          <w:p w14:paraId="0647B57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3. Предоставление обновлений программного обеспечения при наличии</w:t>
            </w:r>
          </w:p>
          <w:p w14:paraId="080A585A" w14:textId="77777777" w:rsidR="008E2CB4" w:rsidRPr="00EE21B9" w:rsidRDefault="008E2CB4" w:rsidP="008E2CB4">
            <w:pPr>
              <w:rPr>
                <w:rFonts w:ascii="GHEA Grapalat" w:hAnsi="GHEA Grapalat" w:cs="Arian AMU"/>
                <w:sz w:val="16"/>
                <w:szCs w:val="16"/>
              </w:rPr>
            </w:pPr>
            <w:r w:rsidRPr="00EE21B9">
              <w:rPr>
                <w:rFonts w:ascii="GHEA Grapalat" w:hAnsi="GHEA Grapalat" w:cs="Arian AMU"/>
                <w:sz w:val="16"/>
                <w:szCs w:val="16"/>
                <w:lang w:val="hy-AM"/>
              </w:rPr>
              <w:t>4. Посещение программного обеспечения (один раз в год)</w:t>
            </w:r>
          </w:p>
          <w:p w14:paraId="0FEC234E"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Описание услуг</w:t>
            </w:r>
          </w:p>
          <w:p w14:paraId="71131A0F"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Название сервиса Частота доставки Способ доставки</w:t>
            </w:r>
          </w:p>
          <w:p w14:paraId="04DBB088"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1. Консультация по телефону, онлайн по мере необходимости</w:t>
            </w:r>
          </w:p>
          <w:p w14:paraId="7B100747"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lastRenderedPageBreak/>
              <w:t>2. Изуч</w:t>
            </w:r>
            <w:r w:rsidRPr="00EE21B9">
              <w:rPr>
                <w:rFonts w:ascii="GHEA Grapalat" w:hAnsi="GHEA Grapalat" w:cs="Arian AMU"/>
                <w:sz w:val="16"/>
                <w:szCs w:val="16"/>
              </w:rPr>
              <w:t>ение</w:t>
            </w:r>
            <w:r w:rsidRPr="00EE21B9">
              <w:rPr>
                <w:rFonts w:ascii="GHEA Grapalat" w:hAnsi="GHEA Grapalat" w:cs="Arian AMU"/>
                <w:sz w:val="16"/>
                <w:szCs w:val="16"/>
                <w:lang w:val="hy-AM"/>
              </w:rPr>
              <w:t xml:space="preserve"> и реше</w:t>
            </w:r>
            <w:r w:rsidRPr="00EE21B9">
              <w:rPr>
                <w:rFonts w:ascii="GHEA Grapalat" w:hAnsi="GHEA Grapalat" w:cs="Arian AMU"/>
                <w:sz w:val="16"/>
                <w:szCs w:val="16"/>
              </w:rPr>
              <w:t>ния,</w:t>
            </w:r>
            <w:r w:rsidRPr="00EE21B9">
              <w:rPr>
                <w:rFonts w:ascii="GHEA Grapalat" w:hAnsi="GHEA Grapalat" w:cs="Arian AMU"/>
                <w:sz w:val="16"/>
                <w:szCs w:val="16"/>
                <w:lang w:val="hy-AM"/>
              </w:rPr>
              <w:t xml:space="preserve"> связанные с проектом проблемы по мере необходимости по телефону, онлайн</w:t>
            </w:r>
          </w:p>
          <w:p w14:paraId="30F41FA3"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3. Предоставление обновлений программного обеспечения по электронной почте, онлайн</w:t>
            </w:r>
          </w:p>
          <w:p w14:paraId="206E78F9" w14:textId="77777777" w:rsidR="008E2CB4" w:rsidRPr="00EE21B9" w:rsidRDefault="008E2CB4" w:rsidP="008E2CB4">
            <w:pPr>
              <w:rPr>
                <w:rFonts w:ascii="GHEA Grapalat" w:hAnsi="GHEA Grapalat" w:cs="Arian AMU"/>
                <w:sz w:val="16"/>
                <w:szCs w:val="16"/>
                <w:lang w:val="hy-AM"/>
              </w:rPr>
            </w:pPr>
            <w:r w:rsidRPr="00EE21B9">
              <w:rPr>
                <w:rFonts w:ascii="GHEA Grapalat" w:hAnsi="GHEA Grapalat" w:cs="Arian AMU"/>
                <w:sz w:val="16"/>
                <w:szCs w:val="16"/>
                <w:lang w:val="hy-AM"/>
              </w:rPr>
              <w:t>4. Посе</w:t>
            </w:r>
            <w:r w:rsidRPr="00EE21B9">
              <w:rPr>
                <w:rFonts w:ascii="GHEA Grapalat" w:hAnsi="GHEA Grapalat" w:cs="Arian AMU"/>
                <w:sz w:val="16"/>
                <w:szCs w:val="16"/>
              </w:rPr>
              <w:t>щение</w:t>
            </w:r>
            <w:r w:rsidRPr="00EE21B9">
              <w:rPr>
                <w:rFonts w:ascii="GHEA Grapalat" w:hAnsi="GHEA Grapalat" w:cs="Arian AMU"/>
                <w:sz w:val="16"/>
                <w:szCs w:val="16"/>
                <w:lang w:val="hy-AM"/>
              </w:rPr>
              <w:t xml:space="preserve"> сервис программного обеспечения один раз в год</w:t>
            </w:r>
          </w:p>
          <w:p w14:paraId="4923AA3E" w14:textId="77777777" w:rsidR="008E2CB4" w:rsidRPr="00EE21B9" w:rsidRDefault="008E2CB4" w:rsidP="008E2CB4">
            <w:pPr>
              <w:jc w:val="center"/>
              <w:rPr>
                <w:rFonts w:ascii="GHEA Grapalat" w:hAnsi="GHEA Grapalat" w:cs="Arian AMU"/>
                <w:b/>
                <w:sz w:val="20"/>
                <w:szCs w:val="20"/>
                <w:u w:val="single"/>
                <w:lang w:val="hy-AM"/>
              </w:rPr>
            </w:pPr>
            <w:r w:rsidRPr="00EE21B9">
              <w:rPr>
                <w:rFonts w:ascii="GHEA Grapalat" w:hAnsi="GHEA Grapalat" w:cs="Arian AMU"/>
                <w:b/>
                <w:sz w:val="20"/>
                <w:szCs w:val="20"/>
                <w:u w:val="single"/>
                <w:lang w:val="hy-AM"/>
              </w:rPr>
              <w:t>Описание предоставления услуг</w:t>
            </w:r>
          </w:p>
          <w:tbl>
            <w:tblPr>
              <w:tblW w:w="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678"/>
              <w:gridCol w:w="1776"/>
              <w:gridCol w:w="1776"/>
            </w:tblGrid>
            <w:tr w:rsidR="008E2CB4" w:rsidRPr="00EE21B9" w14:paraId="6994C065" w14:textId="77777777" w:rsidTr="006B6D7F">
              <w:trPr>
                <w:trHeight w:val="722"/>
              </w:trPr>
              <w:tc>
                <w:tcPr>
                  <w:tcW w:w="480" w:type="dxa"/>
                  <w:tcBorders>
                    <w:top w:val="single" w:sz="4" w:space="0" w:color="auto"/>
                    <w:left w:val="single" w:sz="4" w:space="0" w:color="auto"/>
                    <w:bottom w:val="single" w:sz="4" w:space="0" w:color="auto"/>
                    <w:right w:val="single" w:sz="4" w:space="0" w:color="auto"/>
                  </w:tcBorders>
                  <w:vAlign w:val="center"/>
                  <w:hideMark/>
                </w:tcPr>
                <w:p w14:paraId="7846F8CB" w14:textId="77777777" w:rsidR="008E2CB4" w:rsidRPr="00EE21B9" w:rsidRDefault="008E2CB4" w:rsidP="008E2CB4">
                  <w:pPr>
                    <w:jc w:val="center"/>
                    <w:rPr>
                      <w:rFonts w:ascii="GHEA Grapalat" w:hAnsi="GHEA Grapalat" w:cs="Arian AMU"/>
                      <w:b/>
                      <w:sz w:val="20"/>
                      <w:szCs w:val="20"/>
                      <w:lang w:val="hy-AM"/>
                    </w:rPr>
                  </w:pPr>
                  <w:r w:rsidRPr="00EE21B9">
                    <w:rPr>
                      <w:rFonts w:ascii="GHEA Grapalat" w:hAnsi="GHEA Grapalat" w:cs="Arian AMU"/>
                      <w:b/>
                      <w:sz w:val="20"/>
                      <w:szCs w:val="20"/>
                      <w:lang w:val="hy-AM"/>
                    </w:rPr>
                    <w: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55C36FA4" w14:textId="77777777" w:rsidR="008E2CB4" w:rsidRPr="00EE21B9" w:rsidRDefault="008E2CB4" w:rsidP="008E2CB4">
                  <w:pPr>
                    <w:jc w:val="center"/>
                    <w:rPr>
                      <w:rFonts w:ascii="GHEA Grapalat" w:hAnsi="GHEA Grapalat" w:cs="Arian AMU"/>
                      <w:b/>
                      <w:sz w:val="20"/>
                      <w:szCs w:val="20"/>
                      <w:lang w:val="hy-AM"/>
                    </w:rPr>
                  </w:pPr>
                  <w:r w:rsidRPr="00EE21B9">
                    <w:rPr>
                      <w:rFonts w:ascii="GHEA Grapalat" w:hAnsi="GHEA Grapalat" w:cs="Arian AMU"/>
                      <w:b/>
                      <w:sz w:val="20"/>
                      <w:szCs w:val="20"/>
                      <w:lang w:val="hy-AM"/>
                    </w:rPr>
                    <w:t>Название службы</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59ED5FF" w14:textId="77777777" w:rsidR="008E2CB4" w:rsidRPr="00EE21B9" w:rsidRDefault="008E2CB4" w:rsidP="008E2CB4">
                  <w:pPr>
                    <w:jc w:val="center"/>
                    <w:rPr>
                      <w:rFonts w:ascii="GHEA Grapalat" w:hAnsi="GHEA Grapalat" w:cs="Arian AMU"/>
                      <w:b/>
                      <w:sz w:val="20"/>
                      <w:szCs w:val="20"/>
                      <w:lang w:val="hy-AM"/>
                    </w:rPr>
                  </w:pPr>
                  <w:r w:rsidRPr="00EE21B9">
                    <w:rPr>
                      <w:rFonts w:ascii="GHEA Grapalat" w:hAnsi="GHEA Grapalat" w:cs="Arian AMU"/>
                      <w:b/>
                      <w:sz w:val="20"/>
                      <w:szCs w:val="20"/>
                      <w:lang w:val="hy-AM"/>
                    </w:rPr>
                    <w:t>Частота предоставления</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984754B" w14:textId="77777777" w:rsidR="008E2CB4" w:rsidRPr="00EE21B9" w:rsidRDefault="008E2CB4" w:rsidP="008E2CB4">
                  <w:pPr>
                    <w:jc w:val="center"/>
                    <w:rPr>
                      <w:rFonts w:ascii="GHEA Grapalat" w:hAnsi="GHEA Grapalat" w:cs="Arian AMU"/>
                      <w:b/>
                      <w:sz w:val="20"/>
                      <w:szCs w:val="20"/>
                      <w:lang w:val="hy-AM"/>
                    </w:rPr>
                  </w:pPr>
                  <w:r w:rsidRPr="00EE21B9">
                    <w:rPr>
                      <w:rFonts w:ascii="GHEA Grapalat" w:hAnsi="GHEA Grapalat" w:cs="Arian AMU"/>
                      <w:b/>
                      <w:sz w:val="20"/>
                      <w:szCs w:val="20"/>
                      <w:lang w:val="hy-AM"/>
                    </w:rPr>
                    <w:t>Способ предоставления</w:t>
                  </w:r>
                </w:p>
              </w:tc>
            </w:tr>
            <w:tr w:rsidR="008E2CB4" w:rsidRPr="00EE21B9" w14:paraId="5E1A5C68"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0AA5D02A" w14:textId="77777777" w:rsidR="008E2CB4" w:rsidRPr="00EE21B9" w:rsidRDefault="008E2CB4" w:rsidP="008E2CB4">
                  <w:pPr>
                    <w:pStyle w:val="ListParagraph"/>
                    <w:numPr>
                      <w:ilvl w:val="0"/>
                      <w:numId w:val="81"/>
                    </w:numPr>
                    <w:contextualSpacing/>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162F9D33" w14:textId="77777777" w:rsidR="008E2CB4" w:rsidRPr="00EE21B9" w:rsidRDefault="008E2CB4" w:rsidP="008E2CB4">
                  <w:pPr>
                    <w:rPr>
                      <w:rFonts w:ascii="GHEA Grapalat" w:hAnsi="GHEA Grapalat" w:cs="Arian AMU"/>
                      <w:sz w:val="20"/>
                      <w:szCs w:val="20"/>
                      <w:lang w:val="hy-AM"/>
                    </w:rPr>
                  </w:pPr>
                  <w:r w:rsidRPr="00EE21B9">
                    <w:rPr>
                      <w:rFonts w:ascii="GHEA Grapalat" w:hAnsi="GHEA Grapalat" w:cs="Arian AMU"/>
                      <w:sz w:val="20"/>
                      <w:szCs w:val="20"/>
                      <w:lang w:val="hy-AM"/>
                    </w:rPr>
                    <w:t>Предоставление консультаций</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BAE5B02"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по мере необходимости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AE63F62"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телефон онлайн</w:t>
                  </w:r>
                </w:p>
              </w:tc>
            </w:tr>
            <w:tr w:rsidR="008E2CB4" w:rsidRPr="00EE21B9" w14:paraId="43C767A4"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3457D866" w14:textId="77777777" w:rsidR="008E2CB4" w:rsidRPr="00EE21B9" w:rsidRDefault="008E2CB4" w:rsidP="008E2CB4">
                  <w:pPr>
                    <w:pStyle w:val="ListParagraph"/>
                    <w:numPr>
                      <w:ilvl w:val="0"/>
                      <w:numId w:val="81"/>
                    </w:numPr>
                    <w:ind w:left="426"/>
                    <w:contextualSpacing/>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291599FF" w14:textId="77777777" w:rsidR="008E2CB4" w:rsidRPr="00EE21B9" w:rsidRDefault="008E2CB4" w:rsidP="008E2CB4">
                  <w:pPr>
                    <w:rPr>
                      <w:rFonts w:ascii="GHEA Grapalat" w:hAnsi="GHEA Grapalat" w:cs="Arian AMU"/>
                      <w:sz w:val="20"/>
                      <w:szCs w:val="20"/>
                      <w:lang w:val="hy-AM"/>
                    </w:rPr>
                  </w:pPr>
                  <w:r w:rsidRPr="00EE21B9">
                    <w:rPr>
                      <w:rFonts w:ascii="GHEA Grapalat" w:hAnsi="GHEA Grapalat" w:cs="Arian AMU"/>
                      <w:sz w:val="20"/>
                      <w:szCs w:val="20"/>
                      <w:lang w:val="hy-AM"/>
                    </w:rPr>
                    <w:t>Изучение и решение проблем, связанных с проектом</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CC1966A"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по мере необходимости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9B444FC" w14:textId="77777777" w:rsidR="008E2CB4" w:rsidRPr="00EE21B9" w:rsidRDefault="008E2CB4" w:rsidP="008E2CB4">
                  <w:pPr>
                    <w:jc w:val="center"/>
                    <w:rPr>
                      <w:rFonts w:ascii="GHEA Grapalat" w:hAnsi="GHEA Grapalat" w:cs="Arian AMU"/>
                      <w:sz w:val="20"/>
                      <w:szCs w:val="20"/>
                    </w:rPr>
                  </w:pPr>
                  <w:r w:rsidRPr="00EE21B9">
                    <w:rPr>
                      <w:rFonts w:ascii="GHEA Grapalat" w:hAnsi="GHEA Grapalat" w:cs="Arian AMU"/>
                      <w:sz w:val="20"/>
                      <w:szCs w:val="20"/>
                      <w:lang w:val="hy-AM"/>
                    </w:rPr>
                    <w:t>Телефон</w:t>
                  </w:r>
                  <w:r w:rsidRPr="00EE21B9">
                    <w:rPr>
                      <w:rFonts w:ascii="GHEA Grapalat" w:hAnsi="GHEA Grapalat" w:cs="Arian AMU"/>
                      <w:sz w:val="20"/>
                      <w:szCs w:val="20"/>
                    </w:rPr>
                    <w:t xml:space="preserve"> </w:t>
                  </w:r>
                  <w:r w:rsidRPr="00EE21B9">
                    <w:rPr>
                      <w:rFonts w:ascii="GHEA Grapalat" w:hAnsi="GHEA Grapalat" w:cs="Arian AMU"/>
                      <w:sz w:val="20"/>
                      <w:szCs w:val="20"/>
                      <w:lang w:val="hy-AM"/>
                    </w:rPr>
                    <w:t xml:space="preserve"> онлайн</w:t>
                  </w:r>
                </w:p>
              </w:tc>
            </w:tr>
            <w:tr w:rsidR="008E2CB4" w:rsidRPr="00EE21B9" w14:paraId="6F94A0DE"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53DFCE3A" w14:textId="77777777" w:rsidR="008E2CB4" w:rsidRPr="00EE21B9" w:rsidRDefault="008E2CB4" w:rsidP="008E2CB4">
                  <w:pPr>
                    <w:pStyle w:val="ListParagraph"/>
                    <w:numPr>
                      <w:ilvl w:val="0"/>
                      <w:numId w:val="81"/>
                    </w:numPr>
                    <w:ind w:left="426"/>
                    <w:contextualSpacing/>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4BF76421" w14:textId="77777777" w:rsidR="008E2CB4" w:rsidRPr="00EE21B9" w:rsidRDefault="008E2CB4" w:rsidP="008E2CB4">
                  <w:pPr>
                    <w:rPr>
                      <w:rFonts w:ascii="GHEA Grapalat" w:hAnsi="GHEA Grapalat" w:cs="Arian AMU"/>
                      <w:sz w:val="20"/>
                      <w:szCs w:val="20"/>
                      <w:lang w:val="hy-AM"/>
                    </w:rPr>
                  </w:pPr>
                  <w:r w:rsidRPr="00EE21B9">
                    <w:rPr>
                      <w:rFonts w:ascii="GHEA Grapalat" w:hAnsi="GHEA Grapalat" w:cs="Arian AMU"/>
                      <w:sz w:val="20"/>
                      <w:szCs w:val="20"/>
                      <w:lang w:val="hy-AM"/>
                    </w:rPr>
                    <w:t>Предоставление обновлений программного обеспечения</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CC936C1"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по наличию тоже</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E46721C"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Почта</w:t>
                  </w:r>
                  <w:r w:rsidRPr="00EE21B9">
                    <w:rPr>
                      <w:rFonts w:ascii="GHEA Grapalat" w:hAnsi="GHEA Grapalat" w:cs="Arian AMU"/>
                      <w:sz w:val="20"/>
                      <w:szCs w:val="20"/>
                    </w:rPr>
                    <w:t xml:space="preserve"> </w:t>
                  </w:r>
                  <w:r w:rsidRPr="00EE21B9">
                    <w:rPr>
                      <w:rFonts w:ascii="GHEA Grapalat" w:hAnsi="GHEA Grapalat" w:cs="Arian AMU"/>
                      <w:sz w:val="20"/>
                      <w:szCs w:val="20"/>
                      <w:lang w:val="hy-AM"/>
                    </w:rPr>
                    <w:t xml:space="preserve"> онлайн</w:t>
                  </w:r>
                </w:p>
              </w:tc>
            </w:tr>
            <w:tr w:rsidR="008E2CB4" w:rsidRPr="00EE21B9" w14:paraId="77EC0FD6"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33EC58DD" w14:textId="77777777" w:rsidR="008E2CB4" w:rsidRPr="00EE21B9" w:rsidRDefault="008E2CB4" w:rsidP="008E2CB4">
                  <w:pPr>
                    <w:pStyle w:val="ListParagraph"/>
                    <w:numPr>
                      <w:ilvl w:val="0"/>
                      <w:numId w:val="81"/>
                    </w:numPr>
                    <w:ind w:left="426"/>
                    <w:contextualSpacing/>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tcPr>
                <w:p w14:paraId="0D19E5A3" w14:textId="77777777" w:rsidR="008E2CB4" w:rsidRPr="00EE21B9" w:rsidRDefault="008E2CB4" w:rsidP="008E2CB4">
                  <w:pPr>
                    <w:rPr>
                      <w:rFonts w:ascii="GHEA Grapalat" w:hAnsi="GHEA Grapalat" w:cs="Arian AMU"/>
                      <w:sz w:val="20"/>
                      <w:szCs w:val="20"/>
                      <w:lang w:val="hy-AM"/>
                    </w:rPr>
                  </w:pPr>
                  <w:r w:rsidRPr="00EE21B9">
                    <w:rPr>
                      <w:rFonts w:ascii="GHEA Grapalat" w:hAnsi="GHEA Grapalat" w:cs="Arian AMU"/>
                      <w:sz w:val="20"/>
                      <w:szCs w:val="20"/>
                      <w:lang w:val="hy-AM"/>
                    </w:rPr>
                    <w:t>Посещение программного обслуживания</w:t>
                  </w:r>
                </w:p>
              </w:tc>
              <w:tc>
                <w:tcPr>
                  <w:tcW w:w="1530" w:type="dxa"/>
                  <w:tcBorders>
                    <w:top w:val="single" w:sz="4" w:space="0" w:color="auto"/>
                    <w:left w:val="single" w:sz="4" w:space="0" w:color="auto"/>
                    <w:bottom w:val="single" w:sz="4" w:space="0" w:color="auto"/>
                    <w:right w:val="single" w:sz="4" w:space="0" w:color="auto"/>
                  </w:tcBorders>
                  <w:vAlign w:val="center"/>
                </w:tcPr>
                <w:p w14:paraId="358B5F67"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один раз в год</w:t>
                  </w:r>
                </w:p>
              </w:tc>
              <w:tc>
                <w:tcPr>
                  <w:tcW w:w="1800" w:type="dxa"/>
                  <w:tcBorders>
                    <w:top w:val="single" w:sz="4" w:space="0" w:color="auto"/>
                    <w:left w:val="single" w:sz="4" w:space="0" w:color="auto"/>
                    <w:bottom w:val="single" w:sz="4" w:space="0" w:color="auto"/>
                    <w:right w:val="single" w:sz="4" w:space="0" w:color="auto"/>
                  </w:tcBorders>
                  <w:vAlign w:val="center"/>
                </w:tcPr>
                <w:p w14:paraId="3ED7CD4E" w14:textId="77777777" w:rsidR="008E2CB4" w:rsidRPr="00EE21B9" w:rsidRDefault="008E2CB4" w:rsidP="008E2CB4">
                  <w:pPr>
                    <w:jc w:val="center"/>
                    <w:rPr>
                      <w:rFonts w:ascii="GHEA Grapalat" w:hAnsi="GHEA Grapalat" w:cs="Arian AMU"/>
                      <w:sz w:val="20"/>
                      <w:szCs w:val="20"/>
                      <w:lang w:val="hy-AM"/>
                    </w:rPr>
                  </w:pPr>
                  <w:r w:rsidRPr="00EE21B9">
                    <w:rPr>
                      <w:rFonts w:ascii="GHEA Grapalat" w:hAnsi="GHEA Grapalat" w:cs="Arian AMU"/>
                      <w:sz w:val="20"/>
                      <w:szCs w:val="20"/>
                      <w:lang w:val="hy-AM"/>
                    </w:rPr>
                    <w:t>посещение</w:t>
                  </w:r>
                </w:p>
              </w:tc>
            </w:tr>
          </w:tbl>
          <w:p w14:paraId="3628712A" w14:textId="77777777" w:rsidR="008E2CB4" w:rsidRPr="00EE21B9" w:rsidRDefault="008E2CB4" w:rsidP="008E2CB4">
            <w:pPr>
              <w:jc w:val="center"/>
              <w:rPr>
                <w:rFonts w:ascii="GHEA Grapalat" w:hAnsi="GHEA Grapalat" w:cs="Arian AMU"/>
                <w:sz w:val="16"/>
                <w:szCs w:val="16"/>
                <w:u w:val="single"/>
                <w:lang w:val="hy-AM"/>
              </w:rPr>
            </w:pPr>
          </w:p>
          <w:p w14:paraId="1C17E4A6" w14:textId="488A2BCD" w:rsidR="008E2CB4" w:rsidRPr="00003FAD" w:rsidRDefault="008E2CB4" w:rsidP="008E2CB4">
            <w:pPr>
              <w:widowControl w:val="0"/>
              <w:spacing w:after="120"/>
              <w:jc w:val="center"/>
              <w:rPr>
                <w:rFonts w:ascii="GHEA Grapalat" w:hAnsi="GHEA Grapalat"/>
                <w:color w:val="000000" w:themeColor="text1"/>
                <w:sz w:val="20"/>
              </w:rPr>
            </w:pPr>
            <w:r w:rsidRPr="00EE21B9">
              <w:rPr>
                <w:rFonts w:ascii="GHEA Grapalat" w:hAnsi="GHEA Grapalat"/>
                <w:i/>
                <w:sz w:val="16"/>
                <w:szCs w:val="16"/>
              </w:rPr>
              <w:t xml:space="preserve">  </w:t>
            </w:r>
          </w:p>
        </w:tc>
        <w:tc>
          <w:tcPr>
            <w:tcW w:w="1078" w:type="dxa"/>
            <w:vAlign w:val="center"/>
          </w:tcPr>
          <w:p w14:paraId="5BAB781D" w14:textId="57FE7FE6" w:rsidR="008E2CB4" w:rsidRPr="00003FAD" w:rsidRDefault="008E2CB4" w:rsidP="008E2CB4">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8E2CB4" w:rsidRPr="00003FAD" w:rsidRDefault="008E2CB4" w:rsidP="008E2CB4">
            <w:pPr>
              <w:widowControl w:val="0"/>
              <w:spacing w:after="120"/>
              <w:jc w:val="center"/>
              <w:rPr>
                <w:rFonts w:ascii="GHEA Grapalat" w:hAnsi="GHEA Grapalat"/>
                <w:color w:val="000000" w:themeColor="text1"/>
                <w:sz w:val="20"/>
              </w:rPr>
            </w:pPr>
          </w:p>
        </w:tc>
        <w:tc>
          <w:tcPr>
            <w:tcW w:w="762" w:type="dxa"/>
            <w:vAlign w:val="center"/>
          </w:tcPr>
          <w:p w14:paraId="1935DD13" w14:textId="516E4890" w:rsidR="008E2CB4" w:rsidRPr="00003FAD" w:rsidRDefault="008E2CB4" w:rsidP="008E2CB4">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vAlign w:val="center"/>
          </w:tcPr>
          <w:p w14:paraId="426ECEB6" w14:textId="4B3F44DB" w:rsidR="008E2CB4" w:rsidRPr="00003FAD" w:rsidRDefault="008E2CB4" w:rsidP="008E2CB4">
            <w:pPr>
              <w:widowControl w:val="0"/>
              <w:spacing w:after="120"/>
              <w:jc w:val="center"/>
              <w:rPr>
                <w:rFonts w:ascii="GHEA Grapalat" w:hAnsi="GHEA Grapalat"/>
                <w:color w:val="000000" w:themeColor="text1"/>
                <w:sz w:val="20"/>
              </w:rPr>
            </w:pPr>
            <w:r w:rsidRPr="00EE21B9">
              <w:rPr>
                <w:rFonts w:ascii="GHEA Grapalat" w:hAnsi="GHEA Grapalat"/>
                <w:sz w:val="18"/>
                <w:szCs w:val="18"/>
              </w:rPr>
              <w:t>Ара Саргсян 5</w:t>
            </w:r>
          </w:p>
        </w:tc>
        <w:tc>
          <w:tcPr>
            <w:tcW w:w="1408" w:type="dxa"/>
            <w:vAlign w:val="center"/>
          </w:tcPr>
          <w:p w14:paraId="2FFCE76C" w14:textId="5541659E" w:rsidR="008E2CB4" w:rsidRPr="00003FAD" w:rsidRDefault="008E2CB4" w:rsidP="008E2CB4">
            <w:pPr>
              <w:widowControl w:val="0"/>
              <w:spacing w:after="120"/>
              <w:jc w:val="center"/>
              <w:rPr>
                <w:rFonts w:ascii="GHEA Grapalat" w:hAnsi="GHEA Grapalat"/>
                <w:color w:val="000000" w:themeColor="text1"/>
                <w:sz w:val="20"/>
              </w:rPr>
            </w:pPr>
            <w:r w:rsidRPr="00EE21B9">
              <w:rPr>
                <w:rFonts w:ascii="GHEA Grapalat" w:hAnsi="GHEA Grapalat"/>
                <w:sz w:val="16"/>
                <w:szCs w:val="16"/>
              </w:rPr>
              <w:t xml:space="preserve">Со дня вступления в силу контракта /при наличии финансовых средств соглашения/ до </w:t>
            </w:r>
            <w:r w:rsidRPr="00D00E1D">
              <w:rPr>
                <w:rFonts w:ascii="GHEA Grapalat" w:hAnsi="GHEA Grapalat"/>
                <w:sz w:val="16"/>
                <w:szCs w:val="16"/>
              </w:rPr>
              <w:t>30</w:t>
            </w:r>
            <w:r w:rsidRPr="00EE21B9">
              <w:rPr>
                <w:rFonts w:ascii="GHEA Grapalat" w:hAnsi="GHEA Grapalat"/>
                <w:sz w:val="16"/>
                <w:szCs w:val="16"/>
              </w:rPr>
              <w:t xml:space="preserve"> декабря 202</w:t>
            </w:r>
            <w:r>
              <w:rPr>
                <w:rFonts w:ascii="GHEA Grapalat" w:hAnsi="GHEA Grapalat"/>
                <w:sz w:val="16"/>
                <w:szCs w:val="16"/>
                <w:lang w:val="hy-AM"/>
              </w:rPr>
              <w:t>6</w:t>
            </w:r>
            <w:r w:rsidRPr="00EE21B9">
              <w:rPr>
                <w:rFonts w:ascii="GHEA Grapalat" w:hAnsi="GHEA Grapalat"/>
                <w:sz w:val="16"/>
                <w:szCs w:val="16"/>
              </w:rPr>
              <w:t xml:space="preserve"> года </w:t>
            </w:r>
            <w:r w:rsidRPr="00EE21B9">
              <w:rPr>
                <w:rFonts w:ascii="GHEA Grapalat" w:hAnsi="GHEA Grapalat"/>
                <w:sz w:val="16"/>
                <w:szCs w:val="16"/>
              </w:rPr>
              <w:lastRenderedPageBreak/>
              <w:t>включительно.</w:t>
            </w:r>
          </w:p>
        </w:tc>
      </w:tr>
    </w:tbl>
    <w:p w14:paraId="32996B54" w14:textId="77777777" w:rsidR="00907757" w:rsidRDefault="00907757" w:rsidP="00375205">
      <w:pPr>
        <w:widowControl w:val="0"/>
        <w:spacing w:after="160" w:line="360" w:lineRule="auto"/>
        <w:ind w:firstLine="567"/>
        <w:jc w:val="right"/>
        <w:rPr>
          <w:rFonts w:ascii="GHEA Grapalat" w:hAnsi="GHEA Grapalat"/>
          <w:i/>
          <w:color w:val="000000" w:themeColor="text1"/>
        </w:rPr>
        <w:sectPr w:rsidR="00907757" w:rsidSect="00907757">
          <w:footnotePr>
            <w:pos w:val="beneathText"/>
          </w:footnotePr>
          <w:pgSz w:w="16840" w:h="11907" w:orient="landscape" w:code="9"/>
          <w:pgMar w:top="1411" w:right="432" w:bottom="1411" w:left="850" w:header="562" w:footer="562" w:gutter="0"/>
          <w:cols w:space="720"/>
          <w:titlePg/>
          <w:docGrid w:linePitch="326"/>
        </w:sect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4AAB1155" w14:textId="77777777" w:rsidR="008E2CB4" w:rsidRDefault="008E2CB4" w:rsidP="00375205">
      <w:pPr>
        <w:widowControl w:val="0"/>
        <w:spacing w:after="160" w:line="360" w:lineRule="auto"/>
        <w:ind w:firstLine="567"/>
        <w:jc w:val="right"/>
        <w:rPr>
          <w:rFonts w:ascii="GHEA Grapalat" w:hAnsi="GHEA Grapalat"/>
          <w:i/>
          <w:color w:val="000000" w:themeColor="text1"/>
        </w:rPr>
      </w:pPr>
    </w:p>
    <w:p w14:paraId="5B47737F" w14:textId="77777777" w:rsidR="008E2CB4" w:rsidRDefault="008E2CB4" w:rsidP="00375205">
      <w:pPr>
        <w:widowControl w:val="0"/>
        <w:spacing w:after="160" w:line="360" w:lineRule="auto"/>
        <w:ind w:firstLine="567"/>
        <w:jc w:val="right"/>
        <w:rPr>
          <w:rFonts w:ascii="GHEA Grapalat" w:hAnsi="GHEA Grapalat"/>
          <w:i/>
          <w:color w:val="000000" w:themeColor="text1"/>
        </w:rPr>
      </w:pPr>
    </w:p>
    <w:p w14:paraId="0E147AA0" w14:textId="77777777" w:rsidR="008E2CB4" w:rsidRDefault="008E2CB4"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48D8DB5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8E2CB4">
        <w:rPr>
          <w:rFonts w:ascii="GHEA Grapalat" w:hAnsi="GHEA Grapalat"/>
          <w:b/>
          <w:color w:val="000000" w:themeColor="text1"/>
          <w:lang w:val="hy-AM"/>
        </w:rPr>
        <w:t>ԵՔ-ԳՀԾՁԲ-26/9</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5B1D8B2F" w14:textId="77777777" w:rsidR="00AB0BFB" w:rsidRDefault="00AB0BFB" w:rsidP="00AB0BFB">
            <w:pPr>
              <w:rPr>
                <w:rFonts w:ascii="Arial" w:hAnsi="Arial" w:cs="Arial"/>
                <w:color w:val="000000"/>
                <w:sz w:val="20"/>
                <w:szCs w:val="20"/>
              </w:rPr>
            </w:pPr>
            <w:r>
              <w:rPr>
                <w:rFonts w:ascii="Arial" w:hAnsi="Arial" w:cs="Arial"/>
                <w:color w:val="000000"/>
                <w:sz w:val="20"/>
                <w:szCs w:val="20"/>
              </w:rPr>
              <w:t>50721100/504</w:t>
            </w:r>
          </w:p>
          <w:p w14:paraId="4ED3EBAF" w14:textId="04A8CF18" w:rsidR="00AB0BFB" w:rsidRPr="00477F81" w:rsidRDefault="00AB0BFB" w:rsidP="00AB0BFB">
            <w:pPr>
              <w:widowControl w:val="0"/>
              <w:spacing w:after="120"/>
              <w:jc w:val="center"/>
              <w:rPr>
                <w:rFonts w:ascii="GHEA Grapalat" w:hAnsi="GHEA Grapalat"/>
                <w:color w:val="000000" w:themeColor="text1"/>
                <w:sz w:val="16"/>
              </w:rPr>
            </w:pPr>
          </w:p>
        </w:tc>
        <w:tc>
          <w:tcPr>
            <w:tcW w:w="1800" w:type="dxa"/>
          </w:tcPr>
          <w:p w14:paraId="330587EB" w14:textId="5F2DC732" w:rsidR="00AB0BFB" w:rsidRPr="00477F81" w:rsidRDefault="0017606B" w:rsidP="00AB0BFB">
            <w:pPr>
              <w:widowControl w:val="0"/>
              <w:spacing w:after="120"/>
              <w:jc w:val="center"/>
              <w:rPr>
                <w:rFonts w:ascii="GHEA Grapalat" w:hAnsi="GHEA Grapalat"/>
                <w:color w:val="000000" w:themeColor="text1"/>
                <w:sz w:val="20"/>
                <w:szCs w:val="20"/>
                <w:lang w:val="hy-AM"/>
              </w:rPr>
            </w:pPr>
            <w:r w:rsidRPr="00B453F7">
              <w:rPr>
                <w:b/>
              </w:rPr>
              <w:t>услуг</w:t>
            </w:r>
            <w:r w:rsidRPr="00B453F7">
              <w:rPr>
                <w:b/>
                <w:lang w:val="hy-AM"/>
              </w:rPr>
              <w:t xml:space="preserve">  </w:t>
            </w:r>
            <w:r w:rsidRPr="00B453F7">
              <w:rPr>
                <w:b/>
              </w:rPr>
              <w:t xml:space="preserve"> </w:t>
            </w:r>
            <w:r w:rsidR="00DB0C94">
              <w:rPr>
                <w:b/>
              </w:rPr>
              <w:t xml:space="preserve">по обслуживанию </w:t>
            </w:r>
            <w:r w:rsidRPr="0017606B">
              <w:rPr>
                <w:b/>
              </w:rPr>
              <w:t xml:space="preserve"> и эксплуатации котельной административного здания административного района Нор Норк г.Ереван</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lastRenderedPageBreak/>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lastRenderedPageBreak/>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907757">
          <w:footnotePr>
            <w:pos w:val="beneathText"/>
          </w:footnotePr>
          <w:pgSz w:w="11907" w:h="16840" w:code="9"/>
          <w:pgMar w:top="432" w:right="1411" w:bottom="850" w:left="1411" w:header="562" w:footer="562"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53B2A32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1246D0F"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6"/>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574EB5BB"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8E2CB4">
        <w:rPr>
          <w:rFonts w:ascii="GHEA Grapalat" w:hAnsi="GHEA Grapalat"/>
          <w:b/>
          <w:color w:val="000000" w:themeColor="text1"/>
          <w:sz w:val="22"/>
          <w:szCs w:val="22"/>
          <w:lang w:val="hy-AM"/>
        </w:rPr>
        <w:t>ԵՔ-ԳՀԾՁԲ-26/9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907757">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165AD" w14:textId="77777777" w:rsidR="00BB702F" w:rsidRDefault="00BB702F">
      <w:r>
        <w:separator/>
      </w:r>
    </w:p>
  </w:endnote>
  <w:endnote w:type="continuationSeparator" w:id="0">
    <w:p w14:paraId="6980EAF1" w14:textId="77777777" w:rsidR="00BB702F" w:rsidRDefault="00BB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n AMU">
    <w:panose1 w:val="01000000000000000000"/>
    <w:charset w:val="00"/>
    <w:family w:val="auto"/>
    <w:pitch w:val="variable"/>
    <w:sig w:usb0="A4000EEF" w:usb1="5000000B"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1342" w14:textId="77777777" w:rsidR="00BB702F" w:rsidRDefault="00BB702F">
      <w:r>
        <w:separator/>
      </w:r>
    </w:p>
  </w:footnote>
  <w:footnote w:type="continuationSeparator" w:id="0">
    <w:p w14:paraId="3F57C2DE" w14:textId="77777777" w:rsidR="00BB702F" w:rsidRDefault="00BB702F">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C336E"/>
    <w:multiLevelType w:val="hybridMultilevel"/>
    <w:tmpl w:val="E1B20790"/>
    <w:lvl w:ilvl="0" w:tplc="0409000F">
      <w:start w:val="1"/>
      <w:numFmt w:val="decimal"/>
      <w:lvlText w:val="%1."/>
      <w:lvlJc w:val="left"/>
      <w:pPr>
        <w:ind w:left="644"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40"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5"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3"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9"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9"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7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2"/>
  </w:num>
  <w:num w:numId="2" w16cid:durableId="2128042859">
    <w:abstractNumId w:val="21"/>
  </w:num>
  <w:num w:numId="3" w16cid:durableId="1428579617">
    <w:abstractNumId w:val="48"/>
  </w:num>
  <w:num w:numId="4" w16cid:durableId="1298604260">
    <w:abstractNumId w:val="35"/>
  </w:num>
  <w:num w:numId="5" w16cid:durableId="1567646177">
    <w:abstractNumId w:val="60"/>
  </w:num>
  <w:num w:numId="6" w16cid:durableId="1349524882">
    <w:abstractNumId w:val="52"/>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3"/>
  </w:num>
  <w:num w:numId="10" w16cid:durableId="1811288597">
    <w:abstractNumId w:val="13"/>
  </w:num>
  <w:num w:numId="11" w16cid:durableId="581529777">
    <w:abstractNumId w:val="17"/>
  </w:num>
  <w:num w:numId="12" w16cid:durableId="894899526">
    <w:abstractNumId w:val="71"/>
  </w:num>
  <w:num w:numId="13" w16cid:durableId="1972249620">
    <w:abstractNumId w:val="64"/>
  </w:num>
  <w:num w:numId="14" w16cid:durableId="2129621796">
    <w:abstractNumId w:val="27"/>
  </w:num>
  <w:num w:numId="15" w16cid:durableId="843664480">
    <w:abstractNumId w:val="67"/>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4"/>
  </w:num>
  <w:num w:numId="23" w16cid:durableId="1298300558">
    <w:abstractNumId w:val="16"/>
  </w:num>
  <w:num w:numId="24" w16cid:durableId="676688734">
    <w:abstractNumId w:val="47"/>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3"/>
  </w:num>
  <w:num w:numId="31" w16cid:durableId="185487216">
    <w:abstractNumId w:val="57"/>
  </w:num>
  <w:num w:numId="32" w16cid:durableId="1117748611">
    <w:abstractNumId w:val="56"/>
  </w:num>
  <w:num w:numId="33" w16cid:durableId="1028943160">
    <w:abstractNumId w:val="68"/>
  </w:num>
  <w:num w:numId="34" w16cid:durableId="779832878">
    <w:abstractNumId w:val="61"/>
  </w:num>
  <w:num w:numId="35" w16cid:durableId="1657369461">
    <w:abstractNumId w:val="2"/>
  </w:num>
  <w:num w:numId="36" w16cid:durableId="1098864782">
    <w:abstractNumId w:val="24"/>
  </w:num>
  <w:num w:numId="37" w16cid:durableId="103817440">
    <w:abstractNumId w:val="65"/>
  </w:num>
  <w:num w:numId="38" w16cid:durableId="1573808472">
    <w:abstractNumId w:val="20"/>
  </w:num>
  <w:num w:numId="39" w16cid:durableId="1733427411">
    <w:abstractNumId w:val="38"/>
  </w:num>
  <w:num w:numId="40" w16cid:durableId="1179077506">
    <w:abstractNumId w:val="44"/>
  </w:num>
  <w:num w:numId="41" w16cid:durableId="546382782">
    <w:abstractNumId w:val="31"/>
  </w:num>
  <w:num w:numId="42" w16cid:durableId="474564424">
    <w:abstractNumId w:val="18"/>
  </w:num>
  <w:num w:numId="43" w16cid:durableId="1316453186">
    <w:abstractNumId w:val="10"/>
  </w:num>
  <w:num w:numId="44" w16cid:durableId="1934509500">
    <w:abstractNumId w:val="50"/>
  </w:num>
  <w:num w:numId="45" w16cid:durableId="1915123084">
    <w:abstractNumId w:val="28"/>
  </w:num>
  <w:num w:numId="46" w16cid:durableId="242296832">
    <w:abstractNumId w:val="46"/>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1"/>
  </w:num>
  <w:num w:numId="50" w16cid:durableId="1656641535">
    <w:abstractNumId w:val="40"/>
  </w:num>
  <w:num w:numId="51" w16cid:durableId="1394885338">
    <w:abstractNumId w:val="5"/>
  </w:num>
  <w:num w:numId="52" w16cid:durableId="431586154">
    <w:abstractNumId w:val="53"/>
  </w:num>
  <w:num w:numId="53" w16cid:durableId="1873423739">
    <w:abstractNumId w:val="62"/>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2"/>
  </w:num>
  <w:num w:numId="59" w16cid:durableId="202600681">
    <w:abstractNumId w:val="70"/>
  </w:num>
  <w:num w:numId="60" w16cid:durableId="920605103">
    <w:abstractNumId w:val="58"/>
  </w:num>
  <w:num w:numId="61" w16cid:durableId="476148632">
    <w:abstractNumId w:val="3"/>
  </w:num>
  <w:num w:numId="62" w16cid:durableId="957447502">
    <w:abstractNumId w:val="32"/>
  </w:num>
  <w:num w:numId="63" w16cid:durableId="1282763067">
    <w:abstractNumId w:val="42"/>
  </w:num>
  <w:num w:numId="64" w16cid:durableId="311641194">
    <w:abstractNumId w:val="51"/>
  </w:num>
  <w:num w:numId="65" w16cid:durableId="1513302455">
    <w:abstractNumId w:val="26"/>
  </w:num>
  <w:num w:numId="66" w16cid:durableId="649870280">
    <w:abstractNumId w:val="30"/>
  </w:num>
  <w:num w:numId="67" w16cid:durableId="1819566551">
    <w:abstractNumId w:val="49"/>
  </w:num>
  <w:num w:numId="68" w16cid:durableId="1838114908">
    <w:abstractNumId w:val="22"/>
  </w:num>
  <w:num w:numId="69" w16cid:durableId="1624995276">
    <w:abstractNumId w:val="59"/>
  </w:num>
  <w:num w:numId="70" w16cid:durableId="285507571">
    <w:abstractNumId w:val="34"/>
  </w:num>
  <w:num w:numId="71" w16cid:durableId="1139884430">
    <w:abstractNumId w:val="15"/>
  </w:num>
  <w:num w:numId="72" w16cid:durableId="1520198090">
    <w:abstractNumId w:val="12"/>
  </w:num>
  <w:num w:numId="73" w16cid:durableId="8979383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6"/>
  </w:num>
  <w:num w:numId="77" w16cid:durableId="776287759">
    <w:abstractNumId w:val="23"/>
  </w:num>
  <w:num w:numId="78" w16cid:durableId="1155606522">
    <w:abstractNumId w:val="45"/>
  </w:num>
  <w:num w:numId="79" w16cid:durableId="873270353">
    <w:abstractNumId w:val="69"/>
  </w:num>
  <w:num w:numId="80" w16cid:durableId="1525947188">
    <w:abstractNumId w:val="55"/>
  </w:num>
  <w:num w:numId="81" w16cid:durableId="960918769">
    <w:abstractNumId w:val="3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922"/>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46DE"/>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1B5"/>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2CB4"/>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07757"/>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02F"/>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0D33"/>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197"/>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88</Pages>
  <Words>20629</Words>
  <Characters>117589</Characters>
  <Application>Microsoft Office Word</Application>
  <DocSecurity>0</DocSecurity>
  <Lines>979</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137943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1835</cp:revision>
  <cp:lastPrinted>2018-02-16T07:12:00Z</cp:lastPrinted>
  <dcterms:created xsi:type="dcterms:W3CDTF">2019-10-28T07:04:00Z</dcterms:created>
  <dcterms:modified xsi:type="dcterms:W3CDTF">2025-11-25T05:59:00Z</dcterms:modified>
</cp:coreProperties>
</file>